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27741C" w:rsidRPr="00127533" w14:paraId="1622F3B6" w14:textId="77777777" w:rsidTr="00986C27">
        <w:tc>
          <w:tcPr>
            <w:tcW w:w="9212" w:type="dxa"/>
            <w:shd w:val="clear" w:color="auto" w:fill="F4B083"/>
          </w:tcPr>
          <w:p w14:paraId="73555A16" w14:textId="251808C2" w:rsidR="0027741C" w:rsidRPr="00127533" w:rsidRDefault="008D44B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C6DFA60" w14:textId="31F7AB26" w:rsidR="0027741C" w:rsidRPr="00127533" w:rsidRDefault="0027741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127533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Una giornata tipica.</w:t>
            </w:r>
          </w:p>
          <w:p w14:paraId="122AFC6F" w14:textId="77777777" w:rsidR="0027741C" w:rsidRPr="00127533" w:rsidRDefault="0027741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5EC483C" w14:textId="77777777" w:rsidR="0027741C" w:rsidRPr="00127533" w:rsidRDefault="0027741C" w:rsidP="0027741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27741C" w:rsidRPr="00127533" w14:paraId="5179AD11" w14:textId="77777777" w:rsidTr="00986C27">
        <w:tc>
          <w:tcPr>
            <w:tcW w:w="9212" w:type="dxa"/>
            <w:shd w:val="clear" w:color="auto" w:fill="auto"/>
          </w:tcPr>
          <w:p w14:paraId="649C0BB3" w14:textId="43E081E3" w:rsidR="0027741C" w:rsidRPr="00B95073" w:rsidRDefault="00B95073" w:rsidP="009B266F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9507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názvy denních dob, kromě toho se žáci naučí zvratná slovesa. Žáci budou popisovat svůj den s použitím zvratných sloves, s nimiž se nově seznámili, a s použitím pravidelných a nepravidelných sloves, která znají z předchozích lekcí. Z textu „</w:t>
            </w:r>
            <w:r w:rsidRPr="008D44B2">
              <w:rPr>
                <w:rFonts w:ascii="Palatino Linotype" w:eastAsia="Calibri" w:hAnsi="Palatino Linotype" w:cs="Times New Roman"/>
                <w:b/>
                <w:sz w:val="24"/>
                <w:szCs w:val="24"/>
                <w:lang w:val="it-IT"/>
              </w:rPr>
              <w:t>Le parti del giorno e i pasti in Italia</w:t>
            </w:r>
            <w:r w:rsidRPr="00B9507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“ se také dovědí, v kolik hodin se jedí jídla v Itálii.</w:t>
            </w:r>
          </w:p>
        </w:tc>
      </w:tr>
    </w:tbl>
    <w:p w14:paraId="43F13340" w14:textId="77777777" w:rsidR="0027741C" w:rsidRPr="00127533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748026F" w14:textId="2C039CD8" w:rsidR="0027741C" w:rsidRPr="00127533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parlare di attività quotidiane </w:t>
      </w:r>
    </w:p>
    <w:p w14:paraId="40920A2E" w14:textId="71067954" w:rsidR="0027741C" w:rsidRPr="00127533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parti del giorno, attività quotidiane</w:t>
      </w:r>
    </w:p>
    <w:p w14:paraId="20697C5C" w14:textId="53384F40" w:rsidR="00DA1E98" w:rsidRPr="00127533" w:rsidRDefault="00DA1E98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verbi riflessivi</w:t>
      </w:r>
    </w:p>
    <w:p w14:paraId="3D9D66D8" w14:textId="0E821E51" w:rsidR="0027741C" w:rsidRPr="00127533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parti del giorno e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pasti in Italia</w:t>
      </w:r>
    </w:p>
    <w:p w14:paraId="5A7F4808" w14:textId="3CEB5E17" w:rsidR="0027741C" w:rsidRPr="00127533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B266F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  <w:r w:rsidR="003B7E2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, apprendimento di gruppo</w:t>
      </w:r>
    </w:p>
    <w:p w14:paraId="5FFB3365" w14:textId="77777777" w:rsidR="0027741C" w:rsidRPr="00127533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42EF9763" w14:textId="77777777" w:rsidR="0027741C" w:rsidRPr="00127533" w:rsidRDefault="0027741C" w:rsidP="0027741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C8F87CE" w14:textId="77777777" w:rsidR="0027741C" w:rsidRPr="00127533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959D7AF" w14:textId="77777777" w:rsidR="0027741C" w:rsidRPr="00127533" w:rsidRDefault="0027741C" w:rsidP="0027741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76B41323" w14:textId="77777777" w:rsidR="0027741C" w:rsidRPr="00127533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A409C3D" w14:textId="30D1B03D" w:rsidR="00DA1E98" w:rsidRPr="00127533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ripassare 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le ore l’insegnante scrive sulla lavagna alcune ore e gli studenti le leggono, p.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9B266F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DA1E98" w:rsidRPr="0012753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Che ore sono?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3:10, 1</w:t>
      </w:r>
      <w:r w:rsidR="009B266F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:30 ecc. </w:t>
      </w:r>
    </w:p>
    <w:p w14:paraId="6A3852A6" w14:textId="77777777" w:rsidR="0027741C" w:rsidRPr="00127533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0DC78D70" w14:textId="77777777" w:rsidR="0027741C" w:rsidRPr="00127533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89C114" w14:textId="77777777" w:rsidR="0027741C" w:rsidRPr="00127533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EC0E95E" w14:textId="77777777" w:rsidR="0027741C" w:rsidRPr="00127533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B277606" w14:textId="1AF53B4D" w:rsidR="00573EBD" w:rsidRPr="00127533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le parole del dizionario visuale della pagina 49.</w:t>
      </w:r>
    </w:p>
    <w:p w14:paraId="39C59177" w14:textId="0CFFFF1D" w:rsidR="0027741C" w:rsidRPr="00127533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DA1E98" w:rsidRPr="001275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3FF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</w:t>
      </w:r>
      <w:r w:rsidR="00DA1E9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i disegni e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frasi nella tabella</w:t>
      </w:r>
      <w:r w:rsidR="00573EBD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dopo in coppie </w:t>
      </w:r>
      <w:r w:rsidR="009B266F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 w:rsidR="00573EBD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ettono in ordine le attività di Lucia. </w:t>
      </w:r>
    </w:p>
    <w:p w14:paraId="20357CA4" w14:textId="0BE7574A" w:rsidR="00573EBD" w:rsidRPr="00127533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Dopo la verifica l’insegnante scrive sulla lavagna i verbi riflessivi dell’</w:t>
      </w:r>
      <w:r w:rsidRPr="00127533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4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(mi corico, mi alzo, mi vesto, mi sveglio) e chiede agli studenti che cosa sono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secondo loro. Poi scrive un verbo riflessivo sulla lavagna (p.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. alzarsi) e lo coniuga. Spiega come si coniugano i verbi riflessivi al presente. Gli studenti coniugano oralmente altri verbi.</w:t>
      </w:r>
    </w:p>
    <w:p w14:paraId="47345389" w14:textId="7F57A831" w:rsidR="00573EBD" w:rsidRPr="00127533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3FF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completano le frasi con la forma giusta del verbo. L’ins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egnante fa attenzione ai verbi: fare colazione, pranzare, cenare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832F1B8" w14:textId="77777777" w:rsidR="0027741C" w:rsidRPr="00127533" w:rsidRDefault="0027741C" w:rsidP="009B266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05701A48" w14:textId="28CD4A3E" w:rsidR="0027741C" w:rsidRPr="00127533" w:rsidRDefault="000F1A88" w:rsidP="0027741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27741C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leggono i</w:t>
      </w:r>
      <w:r w:rsidR="009B266F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testo sulle parti del giorno e i pasti in Italia. L’insegnante spiega le parole sconosciute e parla con gli studenti delle differenze tra le abitudini italiane e quelle </w:t>
      </w:r>
      <w:ins w:id="0" w:author="Markéta Sergejko" w:date="2024-12-27T08:12:00Z" w16du:dateUtc="2024-12-27T07:12:00Z">
        <w:r w:rsidR="00B633A0" w:rsidRPr="00B633A0">
          <w:rPr>
            <w:rFonts w:ascii="Palatino Linotype" w:eastAsia="Calibri" w:hAnsi="Palatino Linotype" w:cs="Times New Roman"/>
            <w:sz w:val="24"/>
            <w:szCs w:val="24"/>
            <w:lang w:val="it-IT"/>
          </w:rPr>
          <w:t>ceche</w:t>
        </w:r>
      </w:ins>
      <w:del w:id="1" w:author="Markéta Sergejko" w:date="2024-12-27T08:12:00Z" w16du:dateUtc="2024-12-27T07:12:00Z">
        <w:r w:rsidRPr="00127533" w:rsidDel="00B633A0">
          <w:rPr>
            <w:rFonts w:ascii="Palatino Linotype" w:eastAsia="Calibri" w:hAnsi="Palatino Linotype" w:cs="Times New Roman"/>
            <w:sz w:val="24"/>
            <w:szCs w:val="24"/>
            <w:lang w:val="it-IT"/>
          </w:rPr>
          <w:delText>polacche</w:delText>
        </w:r>
      </w:del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8ACE7FD" w14:textId="74681137" w:rsidR="0027741C" w:rsidRPr="00127533" w:rsidRDefault="0027741C" w:rsidP="0027741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275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F1A8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0F1A8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="000E3782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49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, es. 7</w:t>
      </w:r>
      <w:r w:rsidR="000E3782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50, es</w:t>
      </w:r>
      <w:r w:rsidR="000E3782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8</w:t>
      </w:r>
      <w:r w:rsidR="000E3782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241817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0F1A88"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51 </w:t>
      </w:r>
      <w:r w:rsidRPr="00127533">
        <w:rPr>
          <w:rFonts w:ascii="Palatino Linotype" w:eastAsia="Calibri" w:hAnsi="Palatino Linotype" w:cs="Times New Roman"/>
          <w:sz w:val="24"/>
          <w:szCs w:val="24"/>
          <w:lang w:val="it-IT"/>
        </w:rPr>
        <w:t>del quaderno degli esercizi.</w:t>
      </w:r>
    </w:p>
    <w:p w14:paraId="5C4CB8B7" w14:textId="77777777" w:rsidR="0027741C" w:rsidRPr="00127533" w:rsidRDefault="0027741C" w:rsidP="0027741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6571C3A" w14:textId="77777777" w:rsidR="0027741C" w:rsidRPr="00127533" w:rsidRDefault="0027741C" w:rsidP="0027741C">
      <w:pPr>
        <w:rPr>
          <w:lang w:val="it-IT"/>
        </w:rPr>
      </w:pPr>
    </w:p>
    <w:p w14:paraId="56E28515" w14:textId="77777777" w:rsidR="0027741C" w:rsidRPr="00127533" w:rsidRDefault="0027741C" w:rsidP="0027741C">
      <w:pPr>
        <w:rPr>
          <w:lang w:val="it-IT"/>
        </w:rPr>
      </w:pPr>
    </w:p>
    <w:p w14:paraId="4B185051" w14:textId="77777777" w:rsidR="0027741C" w:rsidRPr="00127533" w:rsidRDefault="0027741C" w:rsidP="0027741C">
      <w:pPr>
        <w:rPr>
          <w:lang w:val="it-IT"/>
        </w:rPr>
      </w:pPr>
    </w:p>
    <w:p w14:paraId="7ECE1D85" w14:textId="77777777" w:rsidR="0027741C" w:rsidRPr="00127533" w:rsidRDefault="0027741C" w:rsidP="0027741C">
      <w:pPr>
        <w:rPr>
          <w:lang w:val="it-IT"/>
        </w:rPr>
      </w:pPr>
    </w:p>
    <w:p w14:paraId="444F7F50" w14:textId="77777777" w:rsidR="0027741C" w:rsidRPr="00127533" w:rsidRDefault="0027741C" w:rsidP="0027741C">
      <w:pPr>
        <w:rPr>
          <w:lang w:val="it-IT"/>
        </w:rPr>
      </w:pPr>
    </w:p>
    <w:p w14:paraId="38D3ED9D" w14:textId="77777777" w:rsidR="0027741C" w:rsidRPr="00127533" w:rsidRDefault="0027741C" w:rsidP="0027741C">
      <w:pPr>
        <w:rPr>
          <w:lang w:val="it-IT"/>
        </w:rPr>
      </w:pPr>
    </w:p>
    <w:p w14:paraId="354F79CD" w14:textId="77777777" w:rsidR="0027741C" w:rsidRPr="00127533" w:rsidRDefault="0027741C" w:rsidP="0027741C">
      <w:pPr>
        <w:rPr>
          <w:lang w:val="it-IT"/>
        </w:rPr>
      </w:pPr>
    </w:p>
    <w:p w14:paraId="4500782D" w14:textId="77777777" w:rsidR="0027741C" w:rsidRPr="00127533" w:rsidRDefault="0027741C" w:rsidP="0027741C">
      <w:pPr>
        <w:rPr>
          <w:lang w:val="it-IT"/>
        </w:rPr>
      </w:pPr>
    </w:p>
    <w:p w14:paraId="3E0F33DC" w14:textId="77777777" w:rsidR="0027741C" w:rsidRPr="00127533" w:rsidRDefault="0027741C" w:rsidP="0027741C">
      <w:pPr>
        <w:rPr>
          <w:lang w:val="it-IT"/>
        </w:rPr>
      </w:pPr>
    </w:p>
    <w:p w14:paraId="68454CC5" w14:textId="77777777" w:rsidR="0027741C" w:rsidRPr="00127533" w:rsidRDefault="0027741C" w:rsidP="0027741C">
      <w:pPr>
        <w:rPr>
          <w:lang w:val="it-IT"/>
        </w:rPr>
      </w:pPr>
    </w:p>
    <w:p w14:paraId="459F1734" w14:textId="77777777" w:rsidR="0027741C" w:rsidRPr="00127533" w:rsidRDefault="0027741C" w:rsidP="0027741C">
      <w:pPr>
        <w:rPr>
          <w:lang w:val="it-IT"/>
        </w:rPr>
      </w:pPr>
    </w:p>
    <w:p w14:paraId="034A067A" w14:textId="77777777" w:rsidR="0027741C" w:rsidRPr="00127533" w:rsidRDefault="0027741C" w:rsidP="0027741C">
      <w:pPr>
        <w:rPr>
          <w:lang w:val="it-IT"/>
        </w:rPr>
      </w:pPr>
    </w:p>
    <w:p w14:paraId="49E72EF7" w14:textId="77777777" w:rsidR="0027741C" w:rsidRPr="00127533" w:rsidRDefault="0027741C" w:rsidP="0027741C">
      <w:pPr>
        <w:rPr>
          <w:lang w:val="it-IT"/>
        </w:rPr>
      </w:pPr>
    </w:p>
    <w:p w14:paraId="45019FDC" w14:textId="77777777" w:rsidR="0027741C" w:rsidRPr="00127533" w:rsidRDefault="0027741C" w:rsidP="0027741C">
      <w:pPr>
        <w:rPr>
          <w:lang w:val="it-IT"/>
        </w:rPr>
      </w:pPr>
    </w:p>
    <w:p w14:paraId="6A5E9B81" w14:textId="77777777" w:rsidR="0027741C" w:rsidRPr="00127533" w:rsidRDefault="0027741C" w:rsidP="0027741C">
      <w:pPr>
        <w:rPr>
          <w:lang w:val="it-IT"/>
        </w:rPr>
      </w:pPr>
    </w:p>
    <w:p w14:paraId="4A8082DF" w14:textId="77777777" w:rsidR="0027741C" w:rsidRPr="00127533" w:rsidRDefault="0027741C" w:rsidP="0027741C">
      <w:pPr>
        <w:rPr>
          <w:lang w:val="it-IT"/>
        </w:rPr>
      </w:pPr>
    </w:p>
    <w:p w14:paraId="3F298B24" w14:textId="77777777" w:rsidR="0027741C" w:rsidRPr="00127533" w:rsidRDefault="0027741C" w:rsidP="0027741C">
      <w:pPr>
        <w:rPr>
          <w:lang w:val="it-IT"/>
        </w:rPr>
      </w:pPr>
    </w:p>
    <w:p w14:paraId="37CBADA9" w14:textId="77777777" w:rsidR="0027741C" w:rsidRPr="00127533" w:rsidRDefault="0027741C" w:rsidP="0027741C">
      <w:pPr>
        <w:rPr>
          <w:lang w:val="it-IT"/>
        </w:rPr>
      </w:pPr>
    </w:p>
    <w:p w14:paraId="1BD1EE1C" w14:textId="77777777" w:rsidR="0027741C" w:rsidRPr="00127533" w:rsidRDefault="0027741C" w:rsidP="0027741C">
      <w:pPr>
        <w:rPr>
          <w:lang w:val="it-IT"/>
        </w:rPr>
      </w:pPr>
    </w:p>
    <w:p w14:paraId="58E889CE" w14:textId="77777777" w:rsidR="00D4725E" w:rsidRPr="00127533" w:rsidRDefault="00D4725E">
      <w:pPr>
        <w:rPr>
          <w:lang w:val="it-IT"/>
        </w:rPr>
      </w:pPr>
    </w:p>
    <w:sectPr w:rsidR="00D4725E" w:rsidRPr="001275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CDFA2" w14:textId="77777777" w:rsidR="00694C6C" w:rsidRDefault="00694C6C" w:rsidP="0027741C">
      <w:pPr>
        <w:spacing w:after="0" w:line="240" w:lineRule="auto"/>
      </w:pPr>
      <w:r>
        <w:separator/>
      </w:r>
    </w:p>
  </w:endnote>
  <w:endnote w:type="continuationSeparator" w:id="0">
    <w:p w14:paraId="0E56FFA5" w14:textId="77777777" w:rsidR="00694C6C" w:rsidRDefault="00694C6C" w:rsidP="0027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02B67" w14:textId="4BA9270E" w:rsidR="00F42292" w:rsidRPr="00693B45" w:rsidRDefault="00913FF1">
    <w:pPr>
      <w:pStyle w:val="Zpat"/>
      <w:rPr>
        <w:rFonts w:ascii="Palatino Linotype" w:hAnsi="Palatino Linotype"/>
        <w:sz w:val="20"/>
        <w:szCs w:val="20"/>
      </w:rPr>
    </w:pPr>
    <w:r w:rsidRPr="008D44B2">
      <w:rPr>
        <w:rFonts w:ascii="Palatino Linotype" w:hAnsi="Palatino Linotype"/>
        <w:sz w:val="20"/>
        <w:szCs w:val="20"/>
        <w:lang w:val="cs-CZ"/>
      </w:rPr>
      <w:t>Scénář</w:t>
    </w:r>
    <w:r>
      <w:rPr>
        <w:rFonts w:ascii="Palatino Linotype" w:hAnsi="Palatino Linotype"/>
        <w:sz w:val="20"/>
        <w:szCs w:val="20"/>
      </w:rPr>
      <w:t xml:space="preserve"> č.</w:t>
    </w:r>
    <w:r w:rsidR="007327F9" w:rsidRPr="00693B45">
      <w:rPr>
        <w:rFonts w:ascii="Palatino Linotype" w:hAnsi="Palatino Linotype"/>
        <w:sz w:val="20"/>
        <w:szCs w:val="20"/>
      </w:rPr>
      <w:t xml:space="preserve"> </w:t>
    </w:r>
    <w:r w:rsidR="007327F9">
      <w:rPr>
        <w:rFonts w:ascii="Palatino Linotype" w:hAnsi="Palatino Linotype"/>
        <w:sz w:val="20"/>
        <w:szCs w:val="20"/>
      </w:rPr>
      <w:t>4</w:t>
    </w:r>
    <w:r w:rsidR="0027741C">
      <w:rPr>
        <w:rFonts w:ascii="Palatino Linotype" w:hAnsi="Palatino Linotype"/>
        <w:sz w:val="20"/>
        <w:szCs w:val="20"/>
      </w:rPr>
      <w:t>2</w:t>
    </w:r>
    <w:r w:rsidR="007327F9" w:rsidRPr="00693B45">
      <w:rPr>
        <w:rFonts w:ascii="Palatino Linotype" w:hAnsi="Palatino Linotype"/>
        <w:sz w:val="20"/>
        <w:szCs w:val="20"/>
      </w:rPr>
      <w:tab/>
    </w:r>
    <w:r w:rsidR="007327F9">
      <w:rPr>
        <w:rFonts w:ascii="Palatino Linotype" w:hAnsi="Palatino Linotype"/>
        <w:sz w:val="20"/>
        <w:szCs w:val="20"/>
      </w:rPr>
      <w:tab/>
    </w:r>
    <w:r w:rsidR="007327F9" w:rsidRPr="008D44B2">
      <w:rPr>
        <w:rFonts w:ascii="Palatino Linotype" w:hAnsi="Palatino Linotype"/>
        <w:sz w:val="20"/>
        <w:szCs w:val="20"/>
        <w:lang w:val="it-IT"/>
      </w:rPr>
      <w:t>Unità</w:t>
    </w:r>
    <w:r w:rsidR="007327F9" w:rsidRPr="00693B45">
      <w:rPr>
        <w:rFonts w:ascii="Palatino Linotype" w:hAnsi="Palatino Linotype"/>
        <w:sz w:val="20"/>
        <w:szCs w:val="20"/>
      </w:rPr>
      <w:t xml:space="preserve"> </w:t>
    </w:r>
    <w:r w:rsidR="007327F9">
      <w:rPr>
        <w:rFonts w:ascii="Palatino Linotype" w:hAnsi="Palatino Linotype"/>
        <w:sz w:val="20"/>
        <w:szCs w:val="20"/>
      </w:rPr>
      <w:t>3</w:t>
    </w:r>
    <w:r w:rsidR="007327F9" w:rsidRPr="00693B45">
      <w:rPr>
        <w:rFonts w:ascii="Palatino Linotype" w:hAnsi="Palatino Linotype"/>
        <w:sz w:val="20"/>
        <w:szCs w:val="20"/>
      </w:rPr>
      <w:t xml:space="preserve"> </w:t>
    </w:r>
    <w:r w:rsidR="007327F9">
      <w:rPr>
        <w:rFonts w:ascii="Palatino Linotype" w:hAnsi="Palatino Linotype"/>
        <w:sz w:val="20"/>
        <w:szCs w:val="20"/>
      </w:rPr>
      <w:t>Lezione</w:t>
    </w:r>
    <w:r w:rsidR="007327F9" w:rsidRPr="00693B45">
      <w:rPr>
        <w:rFonts w:ascii="Palatino Linotype" w:hAnsi="Palatino Linotype"/>
        <w:sz w:val="20"/>
        <w:szCs w:val="20"/>
      </w:rPr>
      <w:t xml:space="preserve"> </w:t>
    </w:r>
    <w:r w:rsidR="007327F9"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09F4" w14:textId="77777777" w:rsidR="00694C6C" w:rsidRDefault="00694C6C" w:rsidP="0027741C">
      <w:pPr>
        <w:spacing w:after="0" w:line="240" w:lineRule="auto"/>
      </w:pPr>
      <w:r>
        <w:separator/>
      </w:r>
    </w:p>
  </w:footnote>
  <w:footnote w:type="continuationSeparator" w:id="0">
    <w:p w14:paraId="09F9E5DE" w14:textId="77777777" w:rsidR="00694C6C" w:rsidRDefault="00694C6C" w:rsidP="00277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867466">
    <w:abstractNumId w:val="0"/>
  </w:num>
  <w:num w:numId="2" w16cid:durableId="214599867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41C"/>
    <w:rsid w:val="000E3782"/>
    <w:rsid w:val="000F1A88"/>
    <w:rsid w:val="00127533"/>
    <w:rsid w:val="00171E2E"/>
    <w:rsid w:val="00241817"/>
    <w:rsid w:val="0027741C"/>
    <w:rsid w:val="0028541E"/>
    <w:rsid w:val="003410AB"/>
    <w:rsid w:val="003B7E28"/>
    <w:rsid w:val="0054293B"/>
    <w:rsid w:val="0057329B"/>
    <w:rsid w:val="00573EBD"/>
    <w:rsid w:val="005B5308"/>
    <w:rsid w:val="005D3648"/>
    <w:rsid w:val="005F34CC"/>
    <w:rsid w:val="00694C6C"/>
    <w:rsid w:val="006E207E"/>
    <w:rsid w:val="007327F9"/>
    <w:rsid w:val="00743B7B"/>
    <w:rsid w:val="00784761"/>
    <w:rsid w:val="007A78F0"/>
    <w:rsid w:val="008D44B2"/>
    <w:rsid w:val="00913FF1"/>
    <w:rsid w:val="009B266F"/>
    <w:rsid w:val="00B633A0"/>
    <w:rsid w:val="00B95073"/>
    <w:rsid w:val="00D468D1"/>
    <w:rsid w:val="00D4725E"/>
    <w:rsid w:val="00DA1E98"/>
    <w:rsid w:val="00E353CE"/>
    <w:rsid w:val="00EA0216"/>
    <w:rsid w:val="00F42292"/>
    <w:rsid w:val="00FA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191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74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741C"/>
  </w:style>
  <w:style w:type="paragraph" w:styleId="Zhlav">
    <w:name w:val="header"/>
    <w:basedOn w:val="Normln"/>
    <w:link w:val="ZhlavChar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741C"/>
  </w:style>
  <w:style w:type="paragraph" w:styleId="Revize">
    <w:name w:val="Revision"/>
    <w:hidden/>
    <w:uiPriority w:val="99"/>
    <w:semiHidden/>
    <w:rsid w:val="00B633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2021-06-15T16:16:00Z</dcterms:created>
  <dcterms:modified xsi:type="dcterms:W3CDTF">2025-05-16T08:46:00Z</dcterms:modified>
</cp:coreProperties>
</file>